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800"/>
        <w:gridCol w:w="2152"/>
        <w:gridCol w:w="2115"/>
        <w:gridCol w:w="1372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pStyle w:val="4"/>
              <w:spacing w:line="460" w:lineRule="exact"/>
              <w:ind w:firstLine="480" w:firstLineChars="2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  <w:p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  <w:p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3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center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4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1、请按项目的实际技术参数，逐条对应磋商文件第三部分“技术参数及要求”，认真填写本表。偏离情况填写：优于、等于或低于，偏离说明对偏离情况做出详细说明。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2、供应商应按实际情况填写，不得照抄、复制磋商文件技术参数要求。</w:t>
      </w: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>
      <w:pPr>
        <w:pStyle w:val="4"/>
        <w:rPr>
          <w:rFonts w:hint="eastAsia" w:hAnsi="宋体"/>
          <w:sz w:val="24"/>
          <w:szCs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57B432A5"/>
    <w:rsid w:val="57B4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color w:val="993300"/>
      <w:sz w:val="24"/>
    </w:rPr>
  </w:style>
  <w:style w:type="paragraph" w:styleId="3">
    <w:name w:val="Body Text 2"/>
    <w:basedOn w:val="1"/>
    <w:unhideWhenUsed/>
    <w:qFormat/>
    <w:uiPriority w:val="99"/>
    <w:pPr>
      <w:widowControl/>
      <w:spacing w:before="360" w:line="336" w:lineRule="auto"/>
      <w:jc w:val="left"/>
    </w:pPr>
    <w:rPr>
      <w:rFonts w:eastAsia="黑体"/>
      <w:kern w:val="0"/>
      <w:sz w:val="20"/>
      <w:lang w:val="en-GB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304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2023-10-24T08:19:00Z</dcterms:created>
  <dc:creator>谢婷婷</dc:creator>
  <cp:lastModifiedBy>谢婷婷</cp:lastModifiedBy>
  <dcterms:modified xsi:type="dcterms:W3CDTF">2023-10-24T08:19:53Z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B07693A66AD34F46BD7089B5443D3583_11</vt:lpwstr>
  </property>
</Properties>
</file>